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2212" w:rsidRDefault="00F52212" w:rsidP="009012ED">
      <w:bookmarkStart w:id="0" w:name="_GoBack"/>
      <w:bookmarkEnd w:id="0"/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1E0" w:firstRow="1" w:lastRow="1" w:firstColumn="1" w:lastColumn="1" w:noHBand="0" w:noVBand="0"/>
      </w:tblPr>
      <w:tblGrid>
        <w:gridCol w:w="2452"/>
        <w:gridCol w:w="3471"/>
        <w:gridCol w:w="2478"/>
      </w:tblGrid>
      <w:tr w:rsidR="009012ED" w:rsidTr="00245704">
        <w:trPr>
          <w:cantSplit/>
          <w:trHeight w:val="525"/>
        </w:trPr>
        <w:tc>
          <w:tcPr>
            <w:tcW w:w="2452" w:type="dxa"/>
            <w:vAlign w:val="center"/>
          </w:tcPr>
          <w:p w:rsidR="009012ED" w:rsidRDefault="009012ED" w:rsidP="00245704">
            <w:pPr>
              <w:jc w:val="distribute"/>
              <w:rPr>
                <w:rFonts w:hAnsi="Courier New"/>
              </w:rPr>
            </w:pPr>
            <w:r>
              <w:rPr>
                <w:rFonts w:hAnsi="Courier New" w:hint="eastAsia"/>
              </w:rPr>
              <w:t>登録番号</w:t>
            </w:r>
          </w:p>
        </w:tc>
        <w:tc>
          <w:tcPr>
            <w:tcW w:w="5949" w:type="dxa"/>
            <w:gridSpan w:val="2"/>
          </w:tcPr>
          <w:p w:rsidR="009012ED" w:rsidRDefault="009012ED" w:rsidP="00245704">
            <w:pPr>
              <w:rPr>
                <w:rFonts w:hAnsi="Courier New"/>
              </w:rPr>
            </w:pPr>
            <w:r>
              <w:rPr>
                <w:rFonts w:hAnsi="Courier New" w:hint="eastAsia"/>
              </w:rPr>
              <w:t xml:space="preserve">　</w:t>
            </w:r>
          </w:p>
        </w:tc>
      </w:tr>
      <w:tr w:rsidR="009012ED" w:rsidTr="00245704">
        <w:trPr>
          <w:cantSplit/>
          <w:trHeight w:val="553"/>
        </w:trPr>
        <w:tc>
          <w:tcPr>
            <w:tcW w:w="2452" w:type="dxa"/>
            <w:vMerge w:val="restart"/>
            <w:vAlign w:val="center"/>
          </w:tcPr>
          <w:p w:rsidR="009012ED" w:rsidRDefault="009012ED" w:rsidP="00245704">
            <w:pPr>
              <w:jc w:val="distribute"/>
              <w:rPr>
                <w:rFonts w:hAnsi="Courier New"/>
              </w:rPr>
            </w:pPr>
            <w:r>
              <w:rPr>
                <w:rFonts w:hAnsi="Courier New" w:hint="eastAsia"/>
                <w:spacing w:val="96"/>
              </w:rPr>
              <w:t>登録区分及</w:t>
            </w:r>
            <w:r>
              <w:rPr>
                <w:rFonts w:hAnsi="Courier New" w:hint="eastAsia"/>
              </w:rPr>
              <w:t>び登録の有効期間</w:t>
            </w:r>
          </w:p>
        </w:tc>
        <w:tc>
          <w:tcPr>
            <w:tcW w:w="3471" w:type="dxa"/>
            <w:vAlign w:val="center"/>
          </w:tcPr>
          <w:p w:rsidR="009012ED" w:rsidRDefault="009012ED" w:rsidP="00245704">
            <w:pPr>
              <w:rPr>
                <w:rFonts w:hAnsi="Courier New"/>
              </w:rPr>
            </w:pPr>
            <w:r>
              <w:rPr>
                <w:rFonts w:hAnsi="Courier New" w:hint="eastAsia"/>
              </w:rPr>
              <w:t>登録区分</w:t>
            </w:r>
          </w:p>
        </w:tc>
        <w:tc>
          <w:tcPr>
            <w:tcW w:w="2478" w:type="dxa"/>
            <w:vAlign w:val="center"/>
          </w:tcPr>
          <w:p w:rsidR="009012ED" w:rsidRDefault="009012ED" w:rsidP="00245704">
            <w:pPr>
              <w:rPr>
                <w:rFonts w:hAnsi="Courier New"/>
              </w:rPr>
            </w:pPr>
            <w:r>
              <w:rPr>
                <w:rFonts w:hAnsi="Courier New" w:hint="eastAsia"/>
              </w:rPr>
              <w:t>登録の有効期間</w:t>
            </w:r>
          </w:p>
        </w:tc>
      </w:tr>
      <w:tr w:rsidR="009012ED" w:rsidTr="00245704">
        <w:trPr>
          <w:cantSplit/>
          <w:trHeight w:val="38"/>
        </w:trPr>
        <w:tc>
          <w:tcPr>
            <w:tcW w:w="2452" w:type="dxa"/>
            <w:vMerge/>
            <w:vAlign w:val="center"/>
          </w:tcPr>
          <w:p w:rsidR="009012ED" w:rsidRDefault="009012ED" w:rsidP="00245704">
            <w:pPr>
              <w:rPr>
                <w:rFonts w:hAnsi="Courier New"/>
              </w:rPr>
            </w:pPr>
          </w:p>
        </w:tc>
        <w:tc>
          <w:tcPr>
            <w:tcW w:w="3471" w:type="dxa"/>
            <w:vAlign w:val="center"/>
          </w:tcPr>
          <w:p w:rsidR="009012ED" w:rsidRDefault="000501A2" w:rsidP="00245704">
            <w:pPr>
              <w:rPr>
                <w:rFonts w:hAnsi="Courier New"/>
              </w:rPr>
            </w:pPr>
            <w:r>
              <w:rPr>
                <w:rFonts w:hAnsi="Courier New" w:hint="eastAsia"/>
              </w:rPr>
              <w:t>１</w:t>
            </w:r>
            <w:r w:rsidR="009012ED">
              <w:rPr>
                <w:rFonts w:hAnsi="Courier New" w:hint="eastAsia"/>
              </w:rPr>
              <w:t xml:space="preserve">　特定ガス・基準量</w:t>
            </w:r>
          </w:p>
        </w:tc>
        <w:tc>
          <w:tcPr>
            <w:tcW w:w="2478" w:type="dxa"/>
            <w:vAlign w:val="center"/>
          </w:tcPr>
          <w:p w:rsidR="009012ED" w:rsidRDefault="009012ED" w:rsidP="00245704">
            <w:pPr>
              <w:jc w:val="right"/>
              <w:rPr>
                <w:rFonts w:hAnsi="Courier New"/>
              </w:rPr>
            </w:pPr>
            <w:r>
              <w:rPr>
                <w:rFonts w:hAnsi="Courier New" w:hint="eastAsia"/>
              </w:rPr>
              <w:t>年　月　日から</w:t>
            </w:r>
          </w:p>
          <w:p w:rsidR="009012ED" w:rsidRDefault="009012ED" w:rsidP="00245704">
            <w:pPr>
              <w:jc w:val="right"/>
              <w:rPr>
                <w:rFonts w:hAnsi="Courier New"/>
              </w:rPr>
            </w:pPr>
            <w:r>
              <w:rPr>
                <w:rFonts w:hAnsi="Courier New" w:hint="eastAsia"/>
              </w:rPr>
              <w:t>年　月　日まで</w:t>
            </w:r>
          </w:p>
        </w:tc>
      </w:tr>
      <w:tr w:rsidR="009012ED" w:rsidTr="00245704">
        <w:trPr>
          <w:cantSplit/>
          <w:trHeight w:val="38"/>
        </w:trPr>
        <w:tc>
          <w:tcPr>
            <w:tcW w:w="2452" w:type="dxa"/>
            <w:vMerge/>
            <w:vAlign w:val="center"/>
          </w:tcPr>
          <w:p w:rsidR="009012ED" w:rsidRDefault="009012ED" w:rsidP="00245704">
            <w:pPr>
              <w:rPr>
                <w:rFonts w:hAnsi="Courier New"/>
              </w:rPr>
            </w:pPr>
          </w:p>
        </w:tc>
        <w:tc>
          <w:tcPr>
            <w:tcW w:w="3471" w:type="dxa"/>
            <w:vAlign w:val="center"/>
          </w:tcPr>
          <w:p w:rsidR="009012ED" w:rsidRDefault="000501A2" w:rsidP="00245704">
            <w:pPr>
              <w:rPr>
                <w:rFonts w:hAnsi="Courier New"/>
              </w:rPr>
            </w:pPr>
            <w:r>
              <w:rPr>
                <w:rFonts w:hAnsi="Courier New" w:hint="eastAsia"/>
              </w:rPr>
              <w:t>２</w:t>
            </w:r>
            <w:r w:rsidR="009012ED">
              <w:rPr>
                <w:rFonts w:hAnsi="Courier New" w:hint="eastAsia"/>
              </w:rPr>
              <w:t xml:space="preserve">　都内外削減量</w:t>
            </w:r>
          </w:p>
        </w:tc>
        <w:tc>
          <w:tcPr>
            <w:tcW w:w="2478" w:type="dxa"/>
            <w:vAlign w:val="center"/>
          </w:tcPr>
          <w:p w:rsidR="009012ED" w:rsidRDefault="009012ED" w:rsidP="00245704">
            <w:pPr>
              <w:jc w:val="right"/>
              <w:rPr>
                <w:rFonts w:hAnsi="Courier New"/>
              </w:rPr>
            </w:pPr>
            <w:r>
              <w:rPr>
                <w:rFonts w:hAnsi="Courier New" w:hint="eastAsia"/>
              </w:rPr>
              <w:t>年　月　日から</w:t>
            </w:r>
          </w:p>
          <w:p w:rsidR="009012ED" w:rsidRDefault="009012ED" w:rsidP="00245704">
            <w:pPr>
              <w:jc w:val="right"/>
              <w:rPr>
                <w:rFonts w:hAnsi="Courier New"/>
              </w:rPr>
            </w:pPr>
            <w:r>
              <w:rPr>
                <w:rFonts w:hAnsi="Courier New" w:hint="eastAsia"/>
              </w:rPr>
              <w:t>年　月　日まで</w:t>
            </w:r>
          </w:p>
        </w:tc>
      </w:tr>
      <w:tr w:rsidR="009012ED" w:rsidTr="00245704">
        <w:trPr>
          <w:cantSplit/>
          <w:trHeight w:val="38"/>
        </w:trPr>
        <w:tc>
          <w:tcPr>
            <w:tcW w:w="2452" w:type="dxa"/>
            <w:vMerge/>
            <w:vAlign w:val="center"/>
          </w:tcPr>
          <w:p w:rsidR="009012ED" w:rsidRDefault="009012ED" w:rsidP="00245704">
            <w:pPr>
              <w:rPr>
                <w:rFonts w:hAnsi="Courier New"/>
              </w:rPr>
            </w:pPr>
          </w:p>
        </w:tc>
        <w:tc>
          <w:tcPr>
            <w:tcW w:w="3471" w:type="dxa"/>
            <w:vAlign w:val="center"/>
          </w:tcPr>
          <w:p w:rsidR="009012ED" w:rsidRDefault="000501A2" w:rsidP="00245704">
            <w:pPr>
              <w:rPr>
                <w:rFonts w:hAnsi="Courier New"/>
              </w:rPr>
            </w:pPr>
            <w:r>
              <w:rPr>
                <w:rFonts w:hAnsi="Courier New" w:hint="eastAsia"/>
              </w:rPr>
              <w:t>３</w:t>
            </w:r>
            <w:r w:rsidR="009012ED">
              <w:rPr>
                <w:rFonts w:hAnsi="Courier New" w:hint="eastAsia"/>
              </w:rPr>
              <w:t xml:space="preserve">　その他ガス削減量</w:t>
            </w:r>
          </w:p>
        </w:tc>
        <w:tc>
          <w:tcPr>
            <w:tcW w:w="2478" w:type="dxa"/>
            <w:vAlign w:val="center"/>
          </w:tcPr>
          <w:p w:rsidR="009012ED" w:rsidRDefault="009012ED" w:rsidP="00245704">
            <w:pPr>
              <w:jc w:val="right"/>
              <w:rPr>
                <w:rFonts w:hAnsi="Courier New"/>
              </w:rPr>
            </w:pPr>
            <w:r>
              <w:rPr>
                <w:rFonts w:hAnsi="Courier New" w:hint="eastAsia"/>
              </w:rPr>
              <w:t>年　月　日から</w:t>
            </w:r>
          </w:p>
          <w:p w:rsidR="009012ED" w:rsidRDefault="009012ED" w:rsidP="00245704">
            <w:pPr>
              <w:jc w:val="right"/>
              <w:rPr>
                <w:rFonts w:hAnsi="Courier New"/>
              </w:rPr>
            </w:pPr>
            <w:r>
              <w:rPr>
                <w:rFonts w:hAnsi="Courier New" w:hint="eastAsia"/>
              </w:rPr>
              <w:t>年　月　日まで</w:t>
            </w:r>
          </w:p>
        </w:tc>
      </w:tr>
      <w:tr w:rsidR="009012ED" w:rsidTr="00245704">
        <w:trPr>
          <w:cantSplit/>
          <w:trHeight w:val="38"/>
        </w:trPr>
        <w:tc>
          <w:tcPr>
            <w:tcW w:w="2452" w:type="dxa"/>
            <w:vMerge/>
            <w:vAlign w:val="center"/>
          </w:tcPr>
          <w:p w:rsidR="009012ED" w:rsidRDefault="009012ED" w:rsidP="00245704">
            <w:pPr>
              <w:rPr>
                <w:rFonts w:hAnsi="Courier New"/>
              </w:rPr>
            </w:pPr>
          </w:p>
        </w:tc>
        <w:tc>
          <w:tcPr>
            <w:tcW w:w="3471" w:type="dxa"/>
            <w:vAlign w:val="center"/>
          </w:tcPr>
          <w:p w:rsidR="009012ED" w:rsidRDefault="000501A2" w:rsidP="00245704">
            <w:pPr>
              <w:rPr>
                <w:rFonts w:hAnsi="Courier New"/>
              </w:rPr>
            </w:pPr>
            <w:r>
              <w:rPr>
                <w:rFonts w:hAnsi="Courier New" w:hint="eastAsia"/>
              </w:rPr>
              <w:t>４</w:t>
            </w:r>
            <w:r w:rsidR="009012ED">
              <w:rPr>
                <w:rFonts w:hAnsi="Courier New" w:hint="eastAsia"/>
              </w:rPr>
              <w:t xml:space="preserve">　電気等環境価値保有量</w:t>
            </w:r>
          </w:p>
        </w:tc>
        <w:tc>
          <w:tcPr>
            <w:tcW w:w="2478" w:type="dxa"/>
            <w:vAlign w:val="center"/>
          </w:tcPr>
          <w:p w:rsidR="009012ED" w:rsidRDefault="009012ED" w:rsidP="00245704">
            <w:pPr>
              <w:jc w:val="right"/>
              <w:rPr>
                <w:rFonts w:hAnsi="Courier New"/>
              </w:rPr>
            </w:pPr>
            <w:r>
              <w:rPr>
                <w:rFonts w:hAnsi="Courier New" w:hint="eastAsia"/>
              </w:rPr>
              <w:t>年　月　日から</w:t>
            </w:r>
          </w:p>
          <w:p w:rsidR="009012ED" w:rsidRDefault="009012ED" w:rsidP="00245704">
            <w:pPr>
              <w:jc w:val="right"/>
              <w:rPr>
                <w:rFonts w:hAnsi="Courier New"/>
              </w:rPr>
            </w:pPr>
            <w:r>
              <w:rPr>
                <w:rFonts w:hAnsi="Courier New" w:hint="eastAsia"/>
              </w:rPr>
              <w:t>年　月　日まで</w:t>
            </w:r>
          </w:p>
        </w:tc>
      </w:tr>
      <w:tr w:rsidR="009012ED" w:rsidTr="00245704">
        <w:trPr>
          <w:cantSplit/>
          <w:trHeight w:val="38"/>
        </w:trPr>
        <w:tc>
          <w:tcPr>
            <w:tcW w:w="2452" w:type="dxa"/>
            <w:vMerge/>
            <w:vAlign w:val="center"/>
          </w:tcPr>
          <w:p w:rsidR="009012ED" w:rsidRDefault="009012ED" w:rsidP="00245704">
            <w:pPr>
              <w:rPr>
                <w:rFonts w:hAnsi="Courier New"/>
              </w:rPr>
            </w:pPr>
          </w:p>
        </w:tc>
        <w:tc>
          <w:tcPr>
            <w:tcW w:w="3471" w:type="dxa"/>
            <w:vAlign w:val="center"/>
          </w:tcPr>
          <w:p w:rsidR="009012ED" w:rsidRDefault="000501A2" w:rsidP="00245704">
            <w:pPr>
              <w:rPr>
                <w:rFonts w:hAnsi="Courier New"/>
              </w:rPr>
            </w:pPr>
            <w:r>
              <w:rPr>
                <w:rFonts w:hAnsi="Courier New" w:hint="eastAsia"/>
              </w:rPr>
              <w:t>５</w:t>
            </w:r>
            <w:r w:rsidR="009012ED">
              <w:rPr>
                <w:rFonts w:hAnsi="Courier New" w:hint="eastAsia"/>
              </w:rPr>
              <w:t xml:space="preserve">　優良事業所基準</w:t>
            </w:r>
            <w:r w:rsidR="009012ED" w:rsidRPr="00D76C7A">
              <w:rPr>
                <w:rFonts w:hAnsi="Courier New"/>
                <w:u w:val="single"/>
              </w:rPr>
              <w:t>(</w:t>
            </w:r>
            <w:r w:rsidR="009012ED" w:rsidRPr="00D76C7A">
              <w:rPr>
                <w:rFonts w:hAnsi="Courier New" w:hint="eastAsia"/>
                <w:u w:val="single"/>
              </w:rPr>
              <w:t>第</w:t>
            </w:r>
            <w:ins w:id="1" w:author="加藤　健太郎" w:date="2024-08-08T17:06:00Z">
              <w:r w:rsidR="00310A40">
                <w:rPr>
                  <w:rFonts w:hAnsi="Courier New" w:hint="eastAsia"/>
                  <w:u w:val="single"/>
                </w:rPr>
                <w:t>１</w:t>
              </w:r>
            </w:ins>
            <w:del w:id="2" w:author="加藤　健太郎" w:date="2024-08-08T17:06:00Z">
              <w:r w:rsidR="009012ED" w:rsidRPr="00D76C7A" w:rsidDel="00310A40">
                <w:rPr>
                  <w:rFonts w:hAnsi="Courier New"/>
                  <w:u w:val="single"/>
                </w:rPr>
                <w:delText>1</w:delText>
              </w:r>
            </w:del>
            <w:r w:rsidR="009012ED" w:rsidRPr="00D76C7A">
              <w:rPr>
                <w:rFonts w:hAnsi="Courier New" w:hint="eastAsia"/>
                <w:u w:val="single"/>
              </w:rPr>
              <w:t>区分</w:t>
            </w:r>
            <w:r w:rsidR="009012ED" w:rsidRPr="00D76C7A">
              <w:rPr>
                <w:rFonts w:hAnsi="Courier New"/>
                <w:u w:val="single"/>
              </w:rPr>
              <w:t>)</w:t>
            </w:r>
          </w:p>
        </w:tc>
        <w:tc>
          <w:tcPr>
            <w:tcW w:w="2478" w:type="dxa"/>
            <w:vAlign w:val="center"/>
          </w:tcPr>
          <w:p w:rsidR="009012ED" w:rsidRDefault="009012ED" w:rsidP="00245704">
            <w:pPr>
              <w:jc w:val="right"/>
              <w:rPr>
                <w:rFonts w:hAnsi="Courier New"/>
              </w:rPr>
            </w:pPr>
            <w:r>
              <w:rPr>
                <w:rFonts w:hAnsi="Courier New" w:hint="eastAsia"/>
              </w:rPr>
              <w:t>年　月　日から</w:t>
            </w:r>
          </w:p>
          <w:p w:rsidR="009012ED" w:rsidRDefault="009012ED" w:rsidP="00245704">
            <w:pPr>
              <w:jc w:val="right"/>
              <w:rPr>
                <w:rFonts w:hAnsi="Courier New"/>
              </w:rPr>
            </w:pPr>
            <w:r>
              <w:rPr>
                <w:rFonts w:hAnsi="Courier New" w:hint="eastAsia"/>
              </w:rPr>
              <w:t>年　月　日まで</w:t>
            </w:r>
          </w:p>
        </w:tc>
      </w:tr>
      <w:tr w:rsidR="009012ED" w:rsidRPr="00D76C7A" w:rsidTr="00245704">
        <w:trPr>
          <w:cantSplit/>
          <w:trHeight w:val="38"/>
        </w:trPr>
        <w:tc>
          <w:tcPr>
            <w:tcW w:w="2452" w:type="dxa"/>
            <w:vMerge/>
            <w:vAlign w:val="center"/>
          </w:tcPr>
          <w:p w:rsidR="009012ED" w:rsidRDefault="009012ED" w:rsidP="00245704">
            <w:pPr>
              <w:rPr>
                <w:rFonts w:hAnsi="Courier New"/>
              </w:rPr>
            </w:pPr>
          </w:p>
        </w:tc>
        <w:tc>
          <w:tcPr>
            <w:tcW w:w="3471" w:type="dxa"/>
            <w:vAlign w:val="center"/>
          </w:tcPr>
          <w:p w:rsidR="009012ED" w:rsidRPr="00D76C7A" w:rsidRDefault="000501A2" w:rsidP="00245704">
            <w:pPr>
              <w:rPr>
                <w:rFonts w:hAnsi="Courier New"/>
                <w:u w:val="single"/>
              </w:rPr>
            </w:pPr>
            <w:r>
              <w:rPr>
                <w:rFonts w:hAnsi="Courier New" w:hint="eastAsia"/>
                <w:u w:val="single"/>
              </w:rPr>
              <w:t>６</w:t>
            </w:r>
            <w:r w:rsidR="009012ED" w:rsidRPr="00D76C7A">
              <w:rPr>
                <w:rFonts w:hAnsi="Courier New" w:hint="eastAsia"/>
                <w:u w:val="single"/>
              </w:rPr>
              <w:t xml:space="preserve">　優良事業所基準</w:t>
            </w:r>
            <w:r w:rsidR="009012ED" w:rsidRPr="00D76C7A">
              <w:rPr>
                <w:rFonts w:hAnsi="Courier New"/>
                <w:u w:val="single"/>
              </w:rPr>
              <w:t>(</w:t>
            </w:r>
            <w:r w:rsidR="009012ED" w:rsidRPr="00D76C7A">
              <w:rPr>
                <w:rFonts w:hAnsi="Courier New" w:hint="eastAsia"/>
                <w:u w:val="single"/>
              </w:rPr>
              <w:t>第</w:t>
            </w:r>
            <w:ins w:id="3" w:author="加藤　健太郎" w:date="2024-08-08T17:06:00Z">
              <w:r w:rsidR="00310A40">
                <w:rPr>
                  <w:rFonts w:hAnsi="Courier New" w:hint="eastAsia"/>
                  <w:u w:val="single"/>
                </w:rPr>
                <w:t>２</w:t>
              </w:r>
            </w:ins>
            <w:del w:id="4" w:author="加藤　健太郎" w:date="2024-08-08T17:06:00Z">
              <w:r w:rsidR="009012ED" w:rsidRPr="00D76C7A" w:rsidDel="00310A40">
                <w:rPr>
                  <w:rFonts w:hAnsi="Courier New"/>
                  <w:u w:val="single"/>
                </w:rPr>
                <w:delText>2</w:delText>
              </w:r>
            </w:del>
            <w:r w:rsidR="009012ED" w:rsidRPr="00D76C7A">
              <w:rPr>
                <w:rFonts w:hAnsi="Courier New" w:hint="eastAsia"/>
                <w:u w:val="single"/>
              </w:rPr>
              <w:t>区分</w:t>
            </w:r>
            <w:r w:rsidR="009012ED" w:rsidRPr="00D76C7A">
              <w:rPr>
                <w:rFonts w:hAnsi="Courier New"/>
                <w:u w:val="single"/>
              </w:rPr>
              <w:t>)</w:t>
            </w:r>
          </w:p>
        </w:tc>
        <w:tc>
          <w:tcPr>
            <w:tcW w:w="2478" w:type="dxa"/>
            <w:vAlign w:val="center"/>
          </w:tcPr>
          <w:p w:rsidR="009012ED" w:rsidRPr="00D76C7A" w:rsidRDefault="009012ED" w:rsidP="00245704">
            <w:pPr>
              <w:jc w:val="right"/>
              <w:rPr>
                <w:rFonts w:hAnsi="Courier New"/>
                <w:u w:val="single"/>
              </w:rPr>
            </w:pPr>
            <w:r w:rsidRPr="00D76C7A">
              <w:rPr>
                <w:rFonts w:hAnsi="Courier New" w:hint="eastAsia"/>
                <w:u w:val="single"/>
              </w:rPr>
              <w:t>年　月　日から</w:t>
            </w:r>
          </w:p>
          <w:p w:rsidR="009012ED" w:rsidRPr="00D76C7A" w:rsidRDefault="009012ED" w:rsidP="00245704">
            <w:pPr>
              <w:jc w:val="right"/>
              <w:rPr>
                <w:rFonts w:hAnsi="Courier New"/>
                <w:u w:val="single"/>
              </w:rPr>
            </w:pPr>
            <w:r w:rsidRPr="00D76C7A">
              <w:rPr>
                <w:rFonts w:hAnsi="Courier New" w:hint="eastAsia"/>
                <w:u w:val="single"/>
              </w:rPr>
              <w:t>年　月　日まで</w:t>
            </w:r>
          </w:p>
        </w:tc>
      </w:tr>
      <w:tr w:rsidR="009012ED" w:rsidTr="00245704">
        <w:trPr>
          <w:cantSplit/>
          <w:trHeight w:val="1028"/>
        </w:trPr>
        <w:tc>
          <w:tcPr>
            <w:tcW w:w="2452" w:type="dxa"/>
            <w:vAlign w:val="center"/>
          </w:tcPr>
          <w:p w:rsidR="009012ED" w:rsidRDefault="009012ED" w:rsidP="00245704">
            <w:pPr>
              <w:jc w:val="distribute"/>
              <w:rPr>
                <w:rFonts w:hAnsi="Courier New"/>
              </w:rPr>
            </w:pPr>
            <w:r>
              <w:rPr>
                <w:rFonts w:hAnsi="Courier New" w:hint="eastAsia"/>
              </w:rPr>
              <w:t>備考</w:t>
            </w:r>
          </w:p>
        </w:tc>
        <w:tc>
          <w:tcPr>
            <w:tcW w:w="5949" w:type="dxa"/>
            <w:gridSpan w:val="2"/>
          </w:tcPr>
          <w:p w:rsidR="009012ED" w:rsidRDefault="009012ED" w:rsidP="00245704">
            <w:pPr>
              <w:rPr>
                <w:rFonts w:hAnsi="Courier New"/>
              </w:rPr>
            </w:pPr>
            <w:r>
              <w:rPr>
                <w:rFonts w:hAnsi="Courier New" w:hint="eastAsia"/>
              </w:rPr>
              <w:t xml:space="preserve">　</w:t>
            </w:r>
          </w:p>
        </w:tc>
      </w:tr>
    </w:tbl>
    <w:p w:rsidR="009012ED" w:rsidRPr="009012ED" w:rsidRDefault="009012ED" w:rsidP="009012ED"/>
    <w:sectPr w:rsidR="009012ED" w:rsidRPr="009012ED" w:rsidSect="00A65144">
      <w:headerReference w:type="default" r:id="rId6"/>
      <w:pgSz w:w="11906" w:h="16838" w:code="9"/>
      <w:pgMar w:top="1134" w:right="1134" w:bottom="1134" w:left="1134" w:header="720" w:footer="720" w:gutter="0"/>
      <w:cols w:space="425"/>
      <w:docGrid w:type="linesAndChar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192A" w:rsidRDefault="00C0192A" w:rsidP="00C0192A">
      <w:r>
        <w:separator/>
      </w:r>
    </w:p>
  </w:endnote>
  <w:endnote w:type="continuationSeparator" w:id="0">
    <w:p w:rsidR="00C0192A" w:rsidRDefault="00C0192A" w:rsidP="00C019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192A" w:rsidRDefault="00C0192A" w:rsidP="00C0192A">
      <w:r>
        <w:separator/>
      </w:r>
    </w:p>
  </w:footnote>
  <w:footnote w:type="continuationSeparator" w:id="0">
    <w:p w:rsidR="00C0192A" w:rsidRDefault="00C0192A" w:rsidP="00C019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3B8" w:rsidRDefault="001E2ED4" w:rsidP="00E073B8">
    <w:pPr>
      <w:pStyle w:val="a3"/>
      <w:jc w:val="right"/>
    </w:pPr>
    <w:ins w:id="5" w:author="八尋　悠良" w:date="2024-08-20T19:34:00Z">
      <w:del w:id="6" w:author="加藤　健太郎" w:date="2024-09-11T16:40:00Z">
        <w:r w:rsidDel="00D07A70">
          <w:rPr>
            <w:rFonts w:hint="eastAsia"/>
          </w:rPr>
          <w:delText>２</w:delText>
        </w:r>
      </w:del>
    </w:ins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加藤　健太郎">
    <w15:presenceInfo w15:providerId="None" w15:userId="加藤　健太郎"/>
  </w15:person>
  <w15:person w15:author="八尋　悠良">
    <w15:presenceInfo w15:providerId="AD" w15:userId="S-1-5-21-2584162954-2024034027-3327744939-41747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trackRevisions/>
  <w:defaultTabStop w:val="851"/>
  <w:drawingGridHorizontalSpacing w:val="110"/>
  <w:drawingGridVerticalSpacing w:val="331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8CC"/>
    <w:rsid w:val="000501A2"/>
    <w:rsid w:val="001E2ED4"/>
    <w:rsid w:val="00310A40"/>
    <w:rsid w:val="004018CC"/>
    <w:rsid w:val="005D54F9"/>
    <w:rsid w:val="009012ED"/>
    <w:rsid w:val="00A65144"/>
    <w:rsid w:val="00C0192A"/>
    <w:rsid w:val="00D07A70"/>
    <w:rsid w:val="00D71857"/>
    <w:rsid w:val="00E073B8"/>
    <w:rsid w:val="00F52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6B1C2447"/>
  <w15:chartTrackingRefBased/>
  <w15:docId w15:val="{781E70B8-02C7-4D9C-BCE1-83D82E7C9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18CC"/>
    <w:pPr>
      <w:widowControl w:val="0"/>
      <w:wordWrap w:val="0"/>
      <w:overflowPunct w:val="0"/>
      <w:autoSpaceDE w:val="0"/>
      <w:autoSpaceDN w:val="0"/>
      <w:jc w:val="both"/>
    </w:pPr>
    <w:rPr>
      <w:rFonts w:hAnsi="Century" w:cs="Times New Roman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192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0192A"/>
    <w:rPr>
      <w:rFonts w:hAnsi="Century" w:cs="Times New Roman"/>
      <w:sz w:val="21"/>
      <w:szCs w:val="20"/>
    </w:rPr>
  </w:style>
  <w:style w:type="paragraph" w:styleId="a5">
    <w:name w:val="footer"/>
    <w:basedOn w:val="a"/>
    <w:link w:val="a6"/>
    <w:uiPriority w:val="99"/>
    <w:unhideWhenUsed/>
    <w:rsid w:val="00C019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0192A"/>
    <w:rPr>
      <w:rFonts w:hAnsi="Century" w:cs="Times New Roman"/>
      <w:sz w:val="21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310A4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10A4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中西　薫</dc:creator>
  <cp:keywords/>
  <dc:description/>
  <cp:lastModifiedBy>加藤　健太郎</cp:lastModifiedBy>
  <cp:revision>7</cp:revision>
  <dcterms:created xsi:type="dcterms:W3CDTF">2024-05-08T10:02:00Z</dcterms:created>
  <dcterms:modified xsi:type="dcterms:W3CDTF">2024-09-11T07:40:00Z</dcterms:modified>
</cp:coreProperties>
</file>